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8BC" w:rsidRDefault="003A68BC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:rsidR="00955A07" w:rsidRPr="00BF69DD" w:rsidRDefault="00955A07" w:rsidP="00955A07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BF69DD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:rsidR="00955A07" w:rsidRPr="00BF69DD" w:rsidRDefault="00955A07" w:rsidP="00955A07">
      <w:pPr>
        <w:spacing w:after="0" w:line="240" w:lineRule="auto"/>
        <w:jc w:val="center"/>
        <w:rPr>
          <w:rFonts w:ascii="Verdana" w:eastAsia="Times New Roman" w:hAnsi="Verdana"/>
          <w:b/>
          <w:sz w:val="6"/>
          <w:lang w:eastAsia="pl-PL"/>
        </w:rPr>
      </w:pPr>
    </w:p>
    <w:p w:rsidR="00955A07" w:rsidRDefault="00955A07" w:rsidP="00955A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955A07" w:rsidRDefault="00955A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955A07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:rsidR="00955A07" w:rsidRPr="00BF69DD" w:rsidRDefault="00955A07" w:rsidP="00955A07">
      <w:pPr>
        <w:spacing w:after="0" w:line="240" w:lineRule="auto"/>
        <w:ind w:left="4500"/>
        <w:rPr>
          <w:rFonts w:ascii="Verdana" w:eastAsia="Times New Roman" w:hAnsi="Verdana"/>
          <w:sz w:val="8"/>
          <w:szCs w:val="24"/>
          <w:lang w:eastAsia="pl-PL"/>
        </w:rPr>
      </w:pPr>
    </w:p>
    <w:p w:rsidR="00955A07" w:rsidRDefault="00955A07" w:rsidP="00955A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B4571" w:rsidRPr="00EB2C07" w:rsidRDefault="009B4571" w:rsidP="00955A07">
      <w:pPr>
        <w:spacing w:after="0" w:line="240" w:lineRule="auto"/>
        <w:rPr>
          <w:rFonts w:ascii="Times New Roman" w:eastAsia="Times New Roman" w:hAnsi="Times New Roman"/>
          <w:sz w:val="12"/>
          <w:szCs w:val="24"/>
          <w:lang w:eastAsia="pl-PL"/>
        </w:rPr>
      </w:pPr>
    </w:p>
    <w:p w:rsidR="00EB2C07" w:rsidRPr="00091B71" w:rsidRDefault="00955A07" w:rsidP="00091B71">
      <w:pPr>
        <w:spacing w:before="12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070B41" w:rsidRPr="0099316D">
        <w:rPr>
          <w:rFonts w:ascii="Verdana" w:hAnsi="Verdana"/>
          <w:i/>
          <w:sz w:val="20"/>
          <w:szCs w:val="20"/>
        </w:rPr>
        <w:t xml:space="preserve">Dostawa gazu płynnego </w:t>
      </w:r>
      <w:r w:rsidR="00FE409E" w:rsidRPr="00FE409E">
        <w:rPr>
          <w:rFonts w:ascii="Verdana" w:hAnsi="Verdana"/>
          <w:i/>
          <w:sz w:val="20"/>
          <w:szCs w:val="20"/>
        </w:rPr>
        <w:t xml:space="preserve">propan do celów grzewczych </w:t>
      </w:r>
      <w:r w:rsidR="00070B41" w:rsidRPr="0099316D">
        <w:rPr>
          <w:rFonts w:ascii="Verdana" w:hAnsi="Verdana"/>
          <w:i/>
          <w:sz w:val="20"/>
          <w:szCs w:val="20"/>
        </w:rPr>
        <w:t xml:space="preserve">do </w:t>
      </w:r>
      <w:del w:id="0" w:author="Marchwant Łukasz" w:date="2023-09-06T11:49:00Z">
        <w:r w:rsidR="00627AAB" w:rsidDel="00D17984">
          <w:rPr>
            <w:rFonts w:ascii="Verdana" w:hAnsi="Verdana"/>
            <w:i/>
            <w:sz w:val="20"/>
            <w:szCs w:val="20"/>
          </w:rPr>
          <w:delText>Rejonu w</w:delText>
        </w:r>
        <w:r w:rsidR="00FE409E" w:rsidDel="00D17984">
          <w:rPr>
            <w:rFonts w:ascii="Verdana" w:hAnsi="Verdana"/>
            <w:i/>
            <w:sz w:val="20"/>
            <w:szCs w:val="20"/>
          </w:rPr>
          <w:delText> </w:delText>
        </w:r>
        <w:r w:rsidR="00627AAB" w:rsidDel="00D17984">
          <w:rPr>
            <w:rFonts w:ascii="Verdana" w:hAnsi="Verdana"/>
            <w:i/>
            <w:sz w:val="20"/>
            <w:szCs w:val="20"/>
          </w:rPr>
          <w:delText>Bydgoszczy</w:delText>
        </w:r>
        <w:r w:rsidR="005D7DD4" w:rsidDel="00D17984">
          <w:rPr>
            <w:rFonts w:ascii="Verdana" w:hAnsi="Verdana"/>
            <w:i/>
            <w:sz w:val="20"/>
            <w:szCs w:val="20"/>
          </w:rPr>
          <w:delText xml:space="preserve"> w</w:delText>
        </w:r>
        <w:r w:rsidR="003E23FE" w:rsidDel="00D17984">
          <w:rPr>
            <w:rFonts w:ascii="Verdana" w:hAnsi="Verdana"/>
            <w:i/>
            <w:sz w:val="20"/>
            <w:szCs w:val="20"/>
          </w:rPr>
          <w:delText> </w:delText>
        </w:r>
        <w:r w:rsidR="005D7DD4" w:rsidDel="00D17984">
          <w:rPr>
            <w:rFonts w:ascii="Verdana" w:hAnsi="Verdana"/>
            <w:i/>
            <w:sz w:val="20"/>
            <w:szCs w:val="20"/>
          </w:rPr>
          <w:delText>lokalizacji</w:delText>
        </w:r>
        <w:r w:rsidR="00070B41" w:rsidDel="00D17984">
          <w:rPr>
            <w:rFonts w:ascii="Verdana" w:hAnsi="Verdana"/>
            <w:i/>
            <w:sz w:val="20"/>
            <w:szCs w:val="20"/>
          </w:rPr>
          <w:delText xml:space="preserve"> Osówiec 139</w:delText>
        </w:r>
        <w:r w:rsidR="00627AAB" w:rsidDel="00D17984">
          <w:rPr>
            <w:rFonts w:ascii="Verdana" w:hAnsi="Verdana"/>
            <w:i/>
            <w:sz w:val="20"/>
            <w:szCs w:val="20"/>
          </w:rPr>
          <w:delText>, 86-014 Sicienko</w:delText>
        </w:r>
        <w:r w:rsidR="00091B71" w:rsidDel="00D17984">
          <w:rPr>
            <w:rFonts w:ascii="Verdana" w:hAnsi="Verdana"/>
            <w:i/>
            <w:sz w:val="20"/>
            <w:szCs w:val="20"/>
          </w:rPr>
          <w:delText xml:space="preserve">, </w:delText>
        </w:r>
        <w:r w:rsidR="00070B41" w:rsidDel="00D17984">
          <w:rPr>
            <w:rFonts w:ascii="Verdana" w:hAnsi="Verdana"/>
            <w:i/>
            <w:sz w:val="20"/>
            <w:szCs w:val="20"/>
          </w:rPr>
          <w:delText>do Ob</w:delText>
        </w:r>
        <w:r w:rsidR="00091B71" w:rsidDel="00D17984">
          <w:rPr>
            <w:rFonts w:ascii="Verdana" w:hAnsi="Verdana"/>
            <w:i/>
            <w:sz w:val="20"/>
            <w:szCs w:val="20"/>
          </w:rPr>
          <w:delText>wodu Utrzymania Drogi w</w:delText>
        </w:r>
        <w:r w:rsidR="00FE409E" w:rsidDel="00D17984">
          <w:rPr>
            <w:rFonts w:ascii="Verdana" w:hAnsi="Verdana"/>
            <w:i/>
            <w:sz w:val="20"/>
            <w:szCs w:val="20"/>
          </w:rPr>
          <w:delText> </w:delText>
        </w:r>
        <w:r w:rsidR="00091B71" w:rsidDel="00D17984">
          <w:rPr>
            <w:rFonts w:ascii="Verdana" w:hAnsi="Verdana"/>
            <w:i/>
            <w:sz w:val="20"/>
            <w:szCs w:val="20"/>
          </w:rPr>
          <w:delText xml:space="preserve">Wąsoszu oraz </w:delText>
        </w:r>
      </w:del>
      <w:del w:id="1" w:author="Marchwant Łukasz" w:date="2025-11-19T08:33:00Z">
        <w:r w:rsidR="00091B71" w:rsidDel="002E5144">
          <w:rPr>
            <w:rFonts w:ascii="Verdana" w:hAnsi="Verdana"/>
            <w:i/>
            <w:sz w:val="20"/>
            <w:szCs w:val="20"/>
          </w:rPr>
          <w:delText xml:space="preserve">Obwodu drogowego w Świeciu, </w:delText>
        </w:r>
        <w:r w:rsidR="00091B71" w:rsidDel="002E5144">
          <w:rPr>
            <w:rFonts w:ascii="Verdana" w:eastAsia="Times New Roman" w:hAnsi="Verdana"/>
            <w:sz w:val="20"/>
            <w:szCs w:val="20"/>
            <w:lang w:eastAsia="pl-PL"/>
          </w:rPr>
          <w:delText xml:space="preserve">realizowana </w:delText>
        </w:r>
        <w:r w:rsidR="00EB2C07" w:rsidDel="002E5144">
          <w:rPr>
            <w:rFonts w:ascii="Verdana" w:eastAsia="Times New Roman" w:hAnsi="Verdana"/>
            <w:sz w:val="20"/>
            <w:szCs w:val="20"/>
            <w:lang w:eastAsia="pl-PL"/>
          </w:rPr>
          <w:delText>dla</w:delText>
        </w:r>
      </w:del>
      <w:ins w:id="2" w:author="Marchwant Łukasz" w:date="2025-11-19T08:33:00Z">
        <w:r w:rsidR="002E5144">
          <w:rPr>
            <w:rFonts w:ascii="Verdana" w:hAnsi="Verdana"/>
            <w:i/>
            <w:sz w:val="20"/>
            <w:szCs w:val="20"/>
          </w:rPr>
          <w:t>jednostek</w:t>
        </w:r>
      </w:ins>
      <w:r w:rsidR="00EB2C07">
        <w:rPr>
          <w:rFonts w:ascii="Verdana" w:eastAsia="Times New Roman" w:hAnsi="Verdana"/>
          <w:sz w:val="20"/>
          <w:szCs w:val="20"/>
          <w:lang w:eastAsia="pl-PL"/>
        </w:rPr>
        <w:t xml:space="preserve"> GDDKiA Oddz</w:t>
      </w:r>
      <w:r w:rsidR="00070B41">
        <w:rPr>
          <w:rFonts w:ascii="Verdana" w:eastAsia="Times New Roman" w:hAnsi="Verdana"/>
          <w:sz w:val="20"/>
          <w:szCs w:val="20"/>
          <w:lang w:eastAsia="pl-PL"/>
        </w:rPr>
        <w:t xml:space="preserve">iał w Bydgoszczy </w:t>
      </w:r>
    </w:p>
    <w:p w:rsidR="00070B41" w:rsidRDefault="00070B41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55A07" w:rsidRDefault="00955A07" w:rsidP="00E0036D">
      <w:pPr>
        <w:tabs>
          <w:tab w:val="left" w:leader="dot" w:pos="9639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55A07" w:rsidRPr="00BF69DD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6"/>
          <w:szCs w:val="20"/>
          <w:lang w:eastAsia="pl-PL"/>
        </w:rPr>
      </w:pP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55A07" w:rsidRPr="009E3A90" w:rsidRDefault="009E3A90" w:rsidP="009E3A9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3A90">
        <w:rPr>
          <w:rFonts w:ascii="Verdana" w:eastAsia="Times New Roman" w:hAnsi="Verdana"/>
          <w:sz w:val="20"/>
          <w:szCs w:val="20"/>
          <w:lang w:eastAsia="pl-PL"/>
        </w:rPr>
        <w:t xml:space="preserve">Dostawa gazu płynnego propan do celów grzewczych do </w:t>
      </w:r>
      <w:del w:id="3" w:author="Marchwant Łukasz" w:date="2023-09-06T11:49:00Z">
        <w:r w:rsidRPr="009E3A90" w:rsidDel="00D17984">
          <w:rPr>
            <w:rFonts w:ascii="Verdana" w:eastAsia="Times New Roman" w:hAnsi="Verdana"/>
            <w:sz w:val="20"/>
            <w:szCs w:val="20"/>
            <w:lang w:eastAsia="pl-PL"/>
          </w:rPr>
          <w:delText xml:space="preserve">Rejonu w Bydgoszczy w lokalizacji Osówiec 139, 86-014 Sicienko, do Obwodu Utrzymania Drogi w Wąsoszu oraz </w:delText>
        </w:r>
      </w:del>
      <w:del w:id="4" w:author="Marchwant Łukasz" w:date="2025-11-19T08:33:00Z">
        <w:r w:rsidRPr="009E3A90" w:rsidDel="002E5144">
          <w:rPr>
            <w:rFonts w:ascii="Verdana" w:eastAsia="Times New Roman" w:hAnsi="Verdana"/>
            <w:sz w:val="20"/>
            <w:szCs w:val="20"/>
            <w:lang w:eastAsia="pl-PL"/>
          </w:rPr>
          <w:delText>Obwodu drogowego w Świeciu, realizowana dla</w:delText>
        </w:r>
      </w:del>
      <w:ins w:id="5" w:author="Marchwant Łukasz" w:date="2025-11-19T08:33:00Z">
        <w:r w:rsidR="002E5144">
          <w:rPr>
            <w:rFonts w:ascii="Verdana" w:eastAsia="Times New Roman" w:hAnsi="Verdana"/>
            <w:sz w:val="20"/>
            <w:szCs w:val="20"/>
            <w:lang w:eastAsia="pl-PL"/>
          </w:rPr>
          <w:t>jednostek</w:t>
        </w:r>
      </w:ins>
      <w:r w:rsidRPr="009E3A90">
        <w:rPr>
          <w:rFonts w:ascii="Verdana" w:eastAsia="Times New Roman" w:hAnsi="Verdana"/>
          <w:sz w:val="20"/>
          <w:szCs w:val="20"/>
          <w:lang w:eastAsia="pl-PL"/>
        </w:rPr>
        <w:t xml:space="preserve"> GDDKiA Oddział </w:t>
      </w:r>
      <w:del w:id="6" w:author="Marchwant Łukasz" w:date="2025-11-19T08:34:00Z">
        <w:r w:rsidRPr="009E3A90" w:rsidDel="002E5144">
          <w:rPr>
            <w:rFonts w:ascii="Verdana" w:eastAsia="Times New Roman" w:hAnsi="Verdana"/>
            <w:sz w:val="20"/>
            <w:szCs w:val="20"/>
            <w:lang w:eastAsia="pl-PL"/>
          </w:rPr>
          <w:delText xml:space="preserve">w </w:delText>
        </w:r>
      </w:del>
      <w:ins w:id="7" w:author="Marchwant Łukasz" w:date="2025-11-19T08:34:00Z">
        <w:r w:rsidR="002E5144" w:rsidRPr="009E3A90">
          <w:rPr>
            <w:rFonts w:ascii="Verdana" w:eastAsia="Times New Roman" w:hAnsi="Verdana"/>
            <w:sz w:val="20"/>
            <w:szCs w:val="20"/>
            <w:lang w:eastAsia="pl-PL"/>
          </w:rPr>
          <w:t>w</w:t>
        </w:r>
        <w:r w:rsidR="002E5144">
          <w:rPr>
            <w:rFonts w:ascii="Verdana" w:eastAsia="Times New Roman" w:hAnsi="Verdana"/>
            <w:sz w:val="20"/>
            <w:szCs w:val="20"/>
            <w:lang w:eastAsia="pl-PL"/>
          </w:rPr>
          <w:t> </w:t>
        </w:r>
      </w:ins>
      <w:bookmarkStart w:id="8" w:name="_GoBack"/>
      <w:bookmarkEnd w:id="8"/>
      <w:r w:rsidRPr="009E3A90">
        <w:rPr>
          <w:rFonts w:ascii="Verdana" w:eastAsia="Times New Roman" w:hAnsi="Verdana"/>
          <w:sz w:val="20"/>
          <w:szCs w:val="20"/>
          <w:lang w:eastAsia="pl-PL"/>
        </w:rPr>
        <w:t>Bydgoszczy</w:t>
      </w:r>
    </w:p>
    <w:p w:rsidR="001953BB" w:rsidRPr="001953BB" w:rsidRDefault="001953BB">
      <w:pPr>
        <w:spacing w:before="120" w:after="0" w:line="240" w:lineRule="auto"/>
        <w:jc w:val="both"/>
        <w:rPr>
          <w:ins w:id="9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  <w:pPrChange w:id="10" w:author="Marchwant Łukasz" w:date="2023-09-06T12:11:00Z">
          <w:pPr>
            <w:spacing w:after="0" w:line="240" w:lineRule="auto"/>
            <w:jc w:val="both"/>
          </w:pPr>
        </w:pPrChange>
      </w:pPr>
      <w:ins w:id="11" w:author="Marchwant Łukasz" w:date="2023-09-06T12:10:00Z">
        <w:r w:rsidRPr="001953BB">
          <w:rPr>
            <w:rFonts w:ascii="Verdana" w:eastAsia="Times New Roman" w:hAnsi="Verdana"/>
            <w:b/>
            <w:sz w:val="20"/>
            <w:szCs w:val="20"/>
            <w:lang w:eastAsia="pl-PL"/>
          </w:rPr>
          <w:t>za całkowitą cenę brutto:</w:t>
        </w:r>
      </w:ins>
    </w:p>
    <w:p w:rsidR="001953BB" w:rsidRPr="001953BB" w:rsidRDefault="001953BB" w:rsidP="001953BB">
      <w:pPr>
        <w:spacing w:after="0" w:line="240" w:lineRule="auto"/>
        <w:jc w:val="both"/>
        <w:rPr>
          <w:ins w:id="12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</w:p>
    <w:p w:rsidR="001953BB" w:rsidRPr="001953BB" w:rsidRDefault="001953BB" w:rsidP="001953BB">
      <w:pPr>
        <w:spacing w:after="0" w:line="240" w:lineRule="auto"/>
        <w:jc w:val="both"/>
        <w:rPr>
          <w:ins w:id="13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  <w:ins w:id="14" w:author="Marchwant Łukasz" w:date="2023-09-06T12:10:00Z">
        <w:r w:rsidRPr="001953BB">
          <w:rPr>
            <w:rFonts w:ascii="Verdana" w:eastAsia="Times New Roman" w:hAnsi="Verdana"/>
            <w:b/>
            <w:sz w:val="20"/>
            <w:szCs w:val="20"/>
            <w:lang w:eastAsia="pl-PL"/>
          </w:rPr>
          <w:t>- netto: ……………………………, podatek Vat: ……………………………</w:t>
        </w:r>
      </w:ins>
    </w:p>
    <w:p w:rsidR="001953BB" w:rsidRPr="001953BB" w:rsidRDefault="001953BB" w:rsidP="001953BB">
      <w:pPr>
        <w:spacing w:after="0" w:line="240" w:lineRule="auto"/>
        <w:jc w:val="both"/>
        <w:rPr>
          <w:ins w:id="15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</w:p>
    <w:p w:rsidR="001953BB" w:rsidRPr="001953BB" w:rsidRDefault="001953BB" w:rsidP="001953BB">
      <w:pPr>
        <w:spacing w:after="0" w:line="240" w:lineRule="auto"/>
        <w:jc w:val="both"/>
        <w:rPr>
          <w:ins w:id="16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  <w:ins w:id="17" w:author="Marchwant Łukasz" w:date="2023-09-06T12:10:00Z">
        <w:r w:rsidRPr="001953BB">
          <w:rPr>
            <w:rFonts w:ascii="Verdana" w:eastAsia="Times New Roman" w:hAnsi="Verdana"/>
            <w:b/>
            <w:sz w:val="20"/>
            <w:szCs w:val="20"/>
            <w:lang w:eastAsia="pl-PL"/>
          </w:rPr>
          <w:t>co łącznie stanowi cenę oferty brutto: …………………………..………</w:t>
        </w:r>
      </w:ins>
    </w:p>
    <w:p w:rsidR="001953BB" w:rsidRPr="001953BB" w:rsidRDefault="001953BB" w:rsidP="001953BB">
      <w:pPr>
        <w:spacing w:after="0" w:line="240" w:lineRule="auto"/>
        <w:jc w:val="both"/>
        <w:rPr>
          <w:ins w:id="18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</w:p>
    <w:p w:rsidR="00F76FCF" w:rsidDel="001953BB" w:rsidRDefault="001953BB" w:rsidP="001953BB">
      <w:pPr>
        <w:spacing w:before="240" w:after="0" w:line="240" w:lineRule="auto"/>
        <w:ind w:firstLine="284"/>
        <w:rPr>
          <w:del w:id="19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  <w:ins w:id="20" w:author="Marchwant Łukasz" w:date="2023-09-06T12:10:00Z">
        <w:r w:rsidRPr="001953BB">
          <w:rPr>
            <w:rFonts w:ascii="Verdana" w:eastAsia="Times New Roman" w:hAnsi="Verdana"/>
            <w:b/>
            <w:sz w:val="20"/>
            <w:szCs w:val="20"/>
            <w:lang w:eastAsia="pl-PL"/>
          </w:rPr>
          <w:t>(słownie zł .……………………………………………………………………………………………………)</w:t>
        </w:r>
      </w:ins>
      <w:del w:id="21" w:author="Marchwant Łukasz" w:date="2023-09-06T12:10:00Z">
        <w:r w:rsidR="00523993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w</w:delText>
        </w:r>
        <w:r w:rsidR="00955A07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 </w:delText>
        </w:r>
        <w:r w:rsidR="00523993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cenie</w:delText>
        </w:r>
        <w:r w:rsidR="00955A07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 </w:delText>
        </w:r>
        <w:r w:rsidR="00F76FCF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ne</w:delText>
        </w:r>
        <w:r w:rsidR="00955A07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tto</w:delText>
        </w:r>
        <w:r w:rsidR="00523993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 za 1 litr </w:delText>
        </w:r>
        <w:r w:rsidR="00955A07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:</w:delText>
        </w:r>
        <w:r w:rsid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="00070B41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="00070B41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……….</w:delText>
        </w:r>
        <w:r w:rsid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="00955A07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………………….</w:delText>
        </w:r>
        <w:r w:rsidR="00F76FCF"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, </w:delText>
        </w:r>
      </w:del>
    </w:p>
    <w:p w:rsidR="00F76FCF" w:rsidDel="001953BB" w:rsidRDefault="00F76FCF" w:rsidP="00523993">
      <w:pPr>
        <w:spacing w:before="240" w:after="0" w:line="240" w:lineRule="auto"/>
        <w:ind w:firstLine="284"/>
        <w:rPr>
          <w:del w:id="22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  <w:del w:id="23" w:author="Marchwant Łukasz" w:date="2023-09-06T12:10:00Z">
        <w:r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p</w:delText>
        </w:r>
        <w:r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odatek VAT</w:delText>
        </w:r>
        <w:r w:rsidR="00523993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 ……... % </w:delText>
        </w:r>
        <w:r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:</w:delText>
        </w:r>
        <w:r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="00070B41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="00070B41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…</w:delText>
        </w:r>
        <w:r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……….</w:delText>
        </w:r>
        <w:r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………………., </w:delText>
        </w:r>
      </w:del>
    </w:p>
    <w:p w:rsidR="00955A07" w:rsidRPr="00F76FCF" w:rsidDel="001953BB" w:rsidRDefault="00F76FCF" w:rsidP="00523993">
      <w:pPr>
        <w:spacing w:before="240" w:after="0" w:line="240" w:lineRule="auto"/>
        <w:ind w:firstLine="284"/>
        <w:rPr>
          <w:del w:id="24" w:author="Marchwant Łukasz" w:date="2023-09-06T12:10:00Z"/>
          <w:rFonts w:ascii="Verdana" w:eastAsia="Times New Roman" w:hAnsi="Verdana"/>
          <w:b/>
          <w:sz w:val="20"/>
          <w:szCs w:val="20"/>
          <w:lang w:eastAsia="pl-PL"/>
        </w:rPr>
      </w:pPr>
      <w:del w:id="25" w:author="Marchwant Łukasz" w:date="2023-09-06T12:10:00Z">
        <w:r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co łącznie stanowi cenę </w:delText>
        </w:r>
        <w:r w:rsidR="00523993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1 litra </w:delText>
        </w:r>
        <w:r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brutto </w:delText>
        </w:r>
        <w:r w:rsidR="00523993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 xml:space="preserve">:  </w:delText>
        </w:r>
        <w:r w:rsidR="00070B41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tab/>
        </w:r>
        <w:r w:rsidRPr="00F76FCF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…………………</w:delText>
        </w:r>
        <w:r w:rsidR="00070B41" w:rsidDel="001953BB">
          <w:rPr>
            <w:rFonts w:ascii="Verdana" w:eastAsia="Times New Roman" w:hAnsi="Verdana"/>
            <w:b/>
            <w:sz w:val="20"/>
            <w:szCs w:val="20"/>
            <w:lang w:eastAsia="pl-PL"/>
          </w:rPr>
          <w:delText>………..</w:delText>
        </w:r>
      </w:del>
    </w:p>
    <w:p w:rsidR="00955A07" w:rsidDel="001953BB" w:rsidRDefault="00955A07" w:rsidP="00955A07">
      <w:pPr>
        <w:tabs>
          <w:tab w:val="left" w:leader="dot" w:pos="9072"/>
        </w:tabs>
        <w:spacing w:after="0" w:line="240" w:lineRule="auto"/>
        <w:jc w:val="both"/>
        <w:rPr>
          <w:del w:id="26" w:author="Marchwant Łukasz" w:date="2023-09-06T12:10:00Z"/>
          <w:rFonts w:ascii="Verdana" w:eastAsia="Times New Roman" w:hAnsi="Verdana"/>
          <w:sz w:val="20"/>
          <w:szCs w:val="20"/>
          <w:lang w:eastAsia="pl-PL"/>
        </w:rPr>
      </w:pPr>
    </w:p>
    <w:p w:rsidR="00955A07" w:rsidDel="001953BB" w:rsidRDefault="00955A07" w:rsidP="00955A07">
      <w:pPr>
        <w:tabs>
          <w:tab w:val="left" w:leader="dot" w:pos="9072"/>
        </w:tabs>
        <w:spacing w:after="0" w:line="240" w:lineRule="auto"/>
        <w:jc w:val="both"/>
        <w:rPr>
          <w:del w:id="27" w:author="Marchwant Łukasz" w:date="2023-09-06T12:10:00Z"/>
          <w:rFonts w:ascii="Verdana" w:eastAsia="Times New Roman" w:hAnsi="Verdana"/>
          <w:i/>
          <w:sz w:val="20"/>
          <w:szCs w:val="20"/>
          <w:lang w:eastAsia="pl-PL"/>
        </w:rPr>
      </w:pPr>
      <w:del w:id="28" w:author="Marchwant Łukasz" w:date="2023-09-06T12:10:00Z">
        <w:r w:rsidDel="001953BB">
          <w:rPr>
            <w:rFonts w:ascii="Verdana" w:eastAsia="Times New Roman" w:hAnsi="Verdana"/>
            <w:i/>
            <w:sz w:val="20"/>
            <w:szCs w:val="20"/>
            <w:lang w:eastAsia="pl-PL"/>
          </w:rPr>
          <w:delText>(słownie zł</w:delText>
        </w:r>
        <w:r w:rsidDel="001953BB">
          <w:rPr>
            <w:rFonts w:ascii="Verdana" w:eastAsia="Times New Roman" w:hAnsi="Verdana"/>
            <w:sz w:val="20"/>
            <w:szCs w:val="20"/>
            <w:lang w:eastAsia="pl-PL"/>
          </w:rPr>
          <w:delText xml:space="preserve"> .…………………………………………………………………………………………………………………………</w:delText>
        </w:r>
        <w:r w:rsidDel="001953BB">
          <w:rPr>
            <w:rFonts w:ascii="Verdana" w:eastAsia="Times New Roman" w:hAnsi="Verdana"/>
            <w:i/>
            <w:sz w:val="20"/>
            <w:szCs w:val="20"/>
            <w:lang w:eastAsia="pl-PL"/>
          </w:rPr>
          <w:delText>)</w:delText>
        </w:r>
      </w:del>
    </w:p>
    <w:p w:rsidR="00523993" w:rsidRDefault="00523993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BF69DD" w:rsidRDefault="00BF69DD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F69DD" w:rsidRDefault="00BF69DD" w:rsidP="00E0036D">
      <w:pPr>
        <w:tabs>
          <w:tab w:val="left" w:leader="dot" w:pos="9072"/>
        </w:tabs>
        <w:spacing w:after="0" w:line="240" w:lineRule="auto"/>
        <w:ind w:right="-141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F69DD">
        <w:rPr>
          <w:rFonts w:ascii="Verdana" w:eastAsia="Times New Roman" w:hAnsi="Verdana"/>
          <w:b/>
          <w:sz w:val="20"/>
          <w:szCs w:val="20"/>
          <w:lang w:eastAsia="pl-PL"/>
        </w:rPr>
        <w:t>Oświadczam,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że sprzęt – cysterna do przewozu paliw płynnych jest/nie jest</w:t>
      </w: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>*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moją własnością.</w:t>
      </w:r>
    </w:p>
    <w:p w:rsidR="00E0036D" w:rsidRPr="00523993" w:rsidRDefault="00E0036D" w:rsidP="00E0036D">
      <w:pPr>
        <w:tabs>
          <w:tab w:val="left" w:leader="dot" w:pos="9072"/>
        </w:tabs>
        <w:spacing w:before="240" w:after="0" w:line="240" w:lineRule="auto"/>
        <w:ind w:right="-141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36D">
        <w:rPr>
          <w:rFonts w:ascii="Verdana" w:eastAsia="Times New Roman" w:hAnsi="Verdana"/>
          <w:b/>
          <w:sz w:val="20"/>
          <w:szCs w:val="20"/>
          <w:lang w:eastAsia="pl-PL"/>
        </w:rPr>
        <w:t>Deklaruję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E0036D">
        <w:rPr>
          <w:rFonts w:ascii="Verdana" w:eastAsia="Times New Roman" w:hAnsi="Verdana"/>
          <w:sz w:val="20"/>
          <w:szCs w:val="20"/>
          <w:lang w:eastAsia="pl-PL"/>
        </w:rPr>
        <w:t>realizację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dostaw w terminie …… dni roboczych od dnia przekazania zamówienia.</w:t>
      </w:r>
    </w:p>
    <w:p w:rsidR="00955A07" w:rsidRPr="00E0036D" w:rsidRDefault="00955A07" w:rsidP="00955A07">
      <w:pPr>
        <w:spacing w:after="0" w:line="240" w:lineRule="auto"/>
        <w:rPr>
          <w:rFonts w:ascii="Verdana" w:eastAsia="Times New Roman" w:hAnsi="Verdana"/>
          <w:sz w:val="28"/>
          <w:szCs w:val="20"/>
          <w:lang w:eastAsia="pl-PL"/>
        </w:rPr>
      </w:pP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6967CE" w:rsidRDefault="006967CE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55A07" w:rsidRPr="00E0036D" w:rsidRDefault="00955A07" w:rsidP="00955A07">
      <w:pPr>
        <w:spacing w:after="0" w:line="240" w:lineRule="auto"/>
        <w:rPr>
          <w:rFonts w:ascii="Verdana" w:eastAsia="Times New Roman" w:hAnsi="Verdana"/>
          <w:sz w:val="24"/>
          <w:szCs w:val="20"/>
          <w:lang w:eastAsia="pl-PL"/>
        </w:rPr>
      </w:pPr>
    </w:p>
    <w:p w:rsidR="00955A07" w:rsidRDefault="00955A07" w:rsidP="00955A0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070B41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55A07" w:rsidRDefault="00955A07" w:rsidP="00EC0C23">
      <w:pPr>
        <w:spacing w:after="0" w:line="240" w:lineRule="auto"/>
        <w:ind w:left="5671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F76FCF">
        <w:rPr>
          <w:rFonts w:ascii="Verdana" w:eastAsia="Times New Roman" w:hAnsi="Verdana"/>
          <w:sz w:val="20"/>
          <w:szCs w:val="20"/>
          <w:lang w:eastAsia="pl-PL"/>
        </w:rPr>
        <w:t>………..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………………………….</w:t>
      </w:r>
    </w:p>
    <w:p w:rsidR="00BF69DD" w:rsidRPr="002A2B87" w:rsidRDefault="00EB2C07" w:rsidP="00AA5F85">
      <w:pPr>
        <w:spacing w:after="0" w:line="240" w:lineRule="auto"/>
        <w:ind w:left="6379" w:hanging="7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2A2B87">
        <w:rPr>
          <w:rFonts w:ascii="Verdana" w:eastAsia="Times New Roman" w:hAnsi="Verdana"/>
          <w:i/>
          <w:sz w:val="16"/>
          <w:szCs w:val="16"/>
          <w:lang w:eastAsia="pl-PL"/>
        </w:rPr>
        <w:t>P</w:t>
      </w:r>
      <w:r w:rsidR="00955A07" w:rsidRPr="002A2B87">
        <w:rPr>
          <w:rFonts w:ascii="Verdana" w:eastAsia="Times New Roman" w:hAnsi="Verdana"/>
          <w:i/>
          <w:sz w:val="16"/>
          <w:szCs w:val="16"/>
          <w:lang w:eastAsia="pl-PL"/>
        </w:rPr>
        <w:t>odpis</w:t>
      </w:r>
      <w:r w:rsidR="00F76FCF" w:rsidRPr="002A2B87">
        <w:rPr>
          <w:rFonts w:ascii="Verdana" w:eastAsia="Times New Roman" w:hAnsi="Verdana"/>
          <w:i/>
          <w:sz w:val="16"/>
          <w:szCs w:val="16"/>
          <w:lang w:eastAsia="pl-PL"/>
        </w:rPr>
        <w:t xml:space="preserve"> </w:t>
      </w:r>
      <w:r w:rsidR="003A68BC" w:rsidRPr="002A2B87">
        <w:rPr>
          <w:rFonts w:ascii="Verdana" w:eastAsia="Times New Roman" w:hAnsi="Verdana"/>
          <w:i/>
          <w:sz w:val="16"/>
          <w:szCs w:val="16"/>
          <w:lang w:eastAsia="pl-PL"/>
        </w:rPr>
        <w:t xml:space="preserve">i pieczęć </w:t>
      </w:r>
      <w:r w:rsidR="00F76FCF" w:rsidRPr="002A2B87">
        <w:rPr>
          <w:rFonts w:ascii="Verdana" w:eastAsia="Times New Roman" w:hAnsi="Verdana"/>
          <w:i/>
          <w:sz w:val="16"/>
          <w:szCs w:val="16"/>
          <w:lang w:eastAsia="pl-PL"/>
        </w:rPr>
        <w:t>Wykonawcy/Pełnomocnika</w:t>
      </w:r>
    </w:p>
    <w:sectPr w:rsidR="00BF69DD" w:rsidRPr="002A2B87" w:rsidSect="00070B41">
      <w:type w:val="continuous"/>
      <w:pgSz w:w="11907" w:h="16840" w:code="9"/>
      <w:pgMar w:top="709" w:right="992" w:bottom="709" w:left="1276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hwant Łukasz">
    <w15:presenceInfo w15:providerId="AD" w15:userId="S-1-5-21-2797994229-2454865769-3146988229-253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A07"/>
    <w:rsid w:val="00070B41"/>
    <w:rsid w:val="00091B71"/>
    <w:rsid w:val="001953BB"/>
    <w:rsid w:val="002A2B87"/>
    <w:rsid w:val="002E5144"/>
    <w:rsid w:val="00320709"/>
    <w:rsid w:val="003A68BC"/>
    <w:rsid w:val="003E23FE"/>
    <w:rsid w:val="00523993"/>
    <w:rsid w:val="005D7DD4"/>
    <w:rsid w:val="00627AAB"/>
    <w:rsid w:val="006967CE"/>
    <w:rsid w:val="006F1A12"/>
    <w:rsid w:val="007F4119"/>
    <w:rsid w:val="00843C0C"/>
    <w:rsid w:val="008B7819"/>
    <w:rsid w:val="00915DB2"/>
    <w:rsid w:val="00955A07"/>
    <w:rsid w:val="00957139"/>
    <w:rsid w:val="009B4571"/>
    <w:rsid w:val="009E3A90"/>
    <w:rsid w:val="00AA5F85"/>
    <w:rsid w:val="00AE4677"/>
    <w:rsid w:val="00BF69DD"/>
    <w:rsid w:val="00CD3BD2"/>
    <w:rsid w:val="00D17984"/>
    <w:rsid w:val="00D83BE1"/>
    <w:rsid w:val="00DB2292"/>
    <w:rsid w:val="00E0036D"/>
    <w:rsid w:val="00E33511"/>
    <w:rsid w:val="00EB2C07"/>
    <w:rsid w:val="00EC0C23"/>
    <w:rsid w:val="00F76FCF"/>
    <w:rsid w:val="00F94B70"/>
    <w:rsid w:val="00FE409E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316E6"/>
  <w15:docId w15:val="{795262C3-7E52-4930-9D9F-71B751B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5A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5A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9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Muzyka Hanna</dc:creator>
  <cp:lastModifiedBy>Marchwant Łukasz</cp:lastModifiedBy>
  <cp:revision>42</cp:revision>
  <cp:lastPrinted>2020-08-10T08:46:00Z</cp:lastPrinted>
  <dcterms:created xsi:type="dcterms:W3CDTF">2014-02-12T08:11:00Z</dcterms:created>
  <dcterms:modified xsi:type="dcterms:W3CDTF">2025-11-19T07:34:00Z</dcterms:modified>
</cp:coreProperties>
</file>